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58F0A1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ins w:id="0" w:author="Kamil Czech Nadleśnictwo Skierniewice" w:date="2023-11-20T19:22:00Z">
        <w:r w:rsidR="00CE635B">
          <w:rPr>
            <w:rFonts w:ascii="Cambria" w:hAnsi="Cambria" w:cs="Arial"/>
            <w:bCs/>
            <w:sz w:val="22"/>
            <w:szCs w:val="22"/>
          </w:rPr>
          <w:t xml:space="preserve">„Wykonywanie usług z zakresu gospodarki szkółkarskiej (Szkółka Centralna) na terenie Nadleśnictwa Skierniewice w roku 2024”, Pakiet 4, </w:t>
        </w:r>
      </w:ins>
      <w:bookmarkStart w:id="1" w:name="_GoBack"/>
      <w:bookmarkEnd w:id="1"/>
      <w:del w:id="2" w:author="Kamil Czech Nadleśnictwo Skierniewice" w:date="2023-11-20T19:22:00Z">
        <w:r w:rsidDel="00CE635B">
          <w:rPr>
            <w:rFonts w:ascii="Cambria" w:hAnsi="Cambria" w:cs="Arial"/>
            <w:bCs/>
            <w:sz w:val="22"/>
            <w:szCs w:val="22"/>
          </w:rPr>
          <w:delText xml:space="preserve">„Wykonywanie usług z zakresu gospodarki leśnej na terenie Nadleśnictwa </w:delText>
        </w:r>
      </w:del>
      <w:del w:id="3" w:author="Kamil Czech Nadleśnictwo Skierniewice" w:date="2023-10-08T09:20:00Z">
        <w:r w:rsidDel="00EA7179">
          <w:rPr>
            <w:rFonts w:ascii="Cambria" w:hAnsi="Cambria" w:cs="Arial"/>
            <w:bCs/>
            <w:sz w:val="22"/>
            <w:szCs w:val="22"/>
          </w:rPr>
          <w:delText xml:space="preserve">____________________________________________ </w:delText>
        </w:r>
      </w:del>
      <w:del w:id="4" w:author="Kamil Czech Nadleśnictwo Skierniewice" w:date="2023-11-20T19:22:00Z">
        <w:r w:rsidDel="00CE635B">
          <w:rPr>
            <w:rFonts w:ascii="Cambria" w:hAnsi="Cambria" w:cs="Arial"/>
            <w:bCs/>
            <w:sz w:val="22"/>
            <w:szCs w:val="22"/>
          </w:rPr>
          <w:delText xml:space="preserve">w roku </w:delText>
        </w:r>
      </w:del>
      <w:del w:id="5" w:author="Kamil Czech Nadleśnictwo Skierniewice" w:date="2023-10-08T09:20:00Z">
        <w:r w:rsidDel="00EA7179">
          <w:rPr>
            <w:rFonts w:ascii="Cambria" w:hAnsi="Cambria" w:cs="Arial"/>
            <w:bCs/>
            <w:sz w:val="22"/>
            <w:szCs w:val="22"/>
          </w:rPr>
          <w:delText xml:space="preserve">________”, </w:delText>
        </w:r>
      </w:del>
      <w:del w:id="6" w:author="Kamil Czech Nadleśnictwo Skierniewice" w:date="2023-11-20T19:22:00Z">
        <w:r w:rsidDel="00CE635B">
          <w:rPr>
            <w:rFonts w:ascii="Cambria" w:hAnsi="Cambria" w:cs="Arial"/>
            <w:bCs/>
            <w:sz w:val="22"/>
            <w:szCs w:val="22"/>
          </w:rPr>
          <w:delText xml:space="preserve">Pakiet </w:delText>
        </w:r>
      </w:del>
      <w:del w:id="7" w:author="Kamil Czech Nadleśnictwo Skierniewice" w:date="2023-10-08T09:20:00Z">
        <w:r w:rsidDel="00EA7179">
          <w:rPr>
            <w:rFonts w:ascii="Cambria" w:hAnsi="Cambria" w:cs="Arial"/>
            <w:bCs/>
            <w:sz w:val="22"/>
            <w:szCs w:val="22"/>
          </w:rPr>
          <w:delText xml:space="preserve">___, </w:delText>
        </w:r>
      </w:del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6A7B3" w14:textId="77777777" w:rsidR="00EE6E28" w:rsidRDefault="00EE6E28">
      <w:r>
        <w:separator/>
      </w:r>
    </w:p>
  </w:endnote>
  <w:endnote w:type="continuationSeparator" w:id="0">
    <w:p w14:paraId="674F7D6B" w14:textId="77777777" w:rsidR="00EE6E28" w:rsidRDefault="00EE6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8AED5ED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E635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7CA74" w14:textId="77777777" w:rsidR="00EE6E28" w:rsidRDefault="00EE6E28">
      <w:r>
        <w:separator/>
      </w:r>
    </w:p>
  </w:footnote>
  <w:footnote w:type="continuationSeparator" w:id="0">
    <w:p w14:paraId="74D878E3" w14:textId="77777777" w:rsidR="00EE6E28" w:rsidRDefault="00EE6E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mil Czech Nadleśnictwo Skierniewice">
    <w15:presenceInfo w15:providerId="AD" w15:userId="S-1-5-21-1258824510-3303949563-3469234235-1098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85E8D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CE635B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A7179"/>
    <w:rsid w:val="00EE3310"/>
    <w:rsid w:val="00EE6E28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453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5</cp:revision>
  <dcterms:created xsi:type="dcterms:W3CDTF">2022-06-26T13:00:00Z</dcterms:created>
  <dcterms:modified xsi:type="dcterms:W3CDTF">2023-11-20T18:22:00Z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